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614"/>
        <w:gridCol w:w="924"/>
        <w:gridCol w:w="1440"/>
        <w:gridCol w:w="3330"/>
        <w:gridCol w:w="990"/>
        <w:gridCol w:w="1260"/>
      </w:tblGrid>
      <w:tr w:rsidR="009B4C13" w14:paraId="4A629A8F" w14:textId="77777777" w:rsidTr="0079372B">
        <w:tc>
          <w:tcPr>
            <w:tcW w:w="1614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1C4DE09A" w14:textId="77777777" w:rsidR="009B4C13" w:rsidRPr="00A97D31" w:rsidRDefault="009B4C13" w:rsidP="003E5949">
            <w:pPr>
              <w:rPr>
                <w:b/>
              </w:rPr>
            </w:pPr>
            <w:r w:rsidRPr="00A97D31">
              <w:rPr>
                <w:b/>
              </w:rPr>
              <w:t>Calculation</w:t>
            </w:r>
            <w:r>
              <w:rPr>
                <w:b/>
              </w:rPr>
              <w:t xml:space="preserve"> ID</w:t>
            </w:r>
            <w:r w:rsidRPr="00A97D31">
              <w:rPr>
                <w:b/>
              </w:rPr>
              <w:t xml:space="preserve"> </w:t>
            </w:r>
          </w:p>
        </w:tc>
        <w:tc>
          <w:tcPr>
            <w:tcW w:w="924" w:type="dxa"/>
            <w:tcBorders>
              <w:bottom w:val="single" w:sz="4" w:space="0" w:color="000000" w:themeColor="text1"/>
            </w:tcBorders>
          </w:tcPr>
          <w:p w14:paraId="72AE3D72" w14:textId="77777777" w:rsidR="009B4C13" w:rsidRPr="007B1A1F" w:rsidRDefault="002050DA" w:rsidP="009C0F9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9C0F9B">
              <w:rPr>
                <w:b/>
                <w:sz w:val="32"/>
                <w:szCs w:val="32"/>
              </w:rPr>
              <w:t>1</w:t>
            </w:r>
            <w:r w:rsidR="009B4C13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1440" w:type="dxa"/>
            <w:shd w:val="clear" w:color="auto" w:fill="C6D9F1" w:themeFill="text2" w:themeFillTint="33"/>
          </w:tcPr>
          <w:p w14:paraId="217845E3" w14:textId="77777777" w:rsidR="009B4C13" w:rsidRPr="00A97D31" w:rsidRDefault="009B4C13" w:rsidP="003E5949">
            <w:pPr>
              <w:rPr>
                <w:b/>
              </w:rPr>
            </w:pPr>
            <w:r>
              <w:rPr>
                <w:b/>
              </w:rPr>
              <w:t>Source Type</w:t>
            </w:r>
          </w:p>
        </w:tc>
        <w:tc>
          <w:tcPr>
            <w:tcW w:w="3330" w:type="dxa"/>
          </w:tcPr>
          <w:p w14:paraId="1E1DD887" w14:textId="77777777" w:rsidR="009B4C13" w:rsidRPr="008F45B0" w:rsidRDefault="009B4C13" w:rsidP="00912115">
            <w:r>
              <w:t>Scrubber</w:t>
            </w:r>
          </w:p>
        </w:tc>
        <w:tc>
          <w:tcPr>
            <w:tcW w:w="990" w:type="dxa"/>
            <w:shd w:val="clear" w:color="auto" w:fill="C6D9F1" w:themeFill="text2" w:themeFillTint="33"/>
          </w:tcPr>
          <w:p w14:paraId="7A087C52" w14:textId="77777777" w:rsidR="009B4C13" w:rsidRPr="00A97D31" w:rsidRDefault="009B4C13" w:rsidP="003E5949">
            <w:pPr>
              <w:rPr>
                <w:b/>
              </w:rPr>
            </w:pPr>
            <w:r>
              <w:rPr>
                <w:b/>
              </w:rPr>
              <w:t># Units</w:t>
            </w:r>
          </w:p>
        </w:tc>
        <w:tc>
          <w:tcPr>
            <w:tcW w:w="1260" w:type="dxa"/>
          </w:tcPr>
          <w:p w14:paraId="3296485B" w14:textId="77777777" w:rsidR="009B4C13" w:rsidRDefault="009B4C13" w:rsidP="00943B72">
            <w:pPr>
              <w:jc w:val="center"/>
            </w:pPr>
            <w:r>
              <w:t>1</w:t>
            </w:r>
          </w:p>
        </w:tc>
      </w:tr>
      <w:tr w:rsidR="009B4C13" w14:paraId="18415F8D" w14:textId="77777777" w:rsidTr="0079372B">
        <w:tc>
          <w:tcPr>
            <w:tcW w:w="2538" w:type="dxa"/>
            <w:gridSpan w:val="2"/>
            <w:shd w:val="clear" w:color="auto" w:fill="C6D9F1" w:themeFill="text2" w:themeFillTint="33"/>
          </w:tcPr>
          <w:p w14:paraId="43D02F13" w14:textId="77777777" w:rsidR="009B4C13" w:rsidRPr="00A97D31" w:rsidRDefault="009B4C13" w:rsidP="003E5949">
            <w:pPr>
              <w:rPr>
                <w:b/>
              </w:rPr>
            </w:pPr>
          </w:p>
        </w:tc>
        <w:tc>
          <w:tcPr>
            <w:tcW w:w="1440" w:type="dxa"/>
            <w:shd w:val="clear" w:color="auto" w:fill="C6D9F1" w:themeFill="text2" w:themeFillTint="33"/>
          </w:tcPr>
          <w:p w14:paraId="24AABE8D" w14:textId="77777777" w:rsidR="009B4C13" w:rsidRPr="00A97D31" w:rsidRDefault="009B4C13" w:rsidP="003E5949">
            <w:pPr>
              <w:rPr>
                <w:b/>
              </w:rPr>
            </w:pPr>
            <w:r>
              <w:rPr>
                <w:b/>
              </w:rPr>
              <w:t>Sub Type</w:t>
            </w:r>
          </w:p>
        </w:tc>
        <w:tc>
          <w:tcPr>
            <w:tcW w:w="5580" w:type="dxa"/>
            <w:gridSpan w:val="3"/>
          </w:tcPr>
          <w:p w14:paraId="455CE81C" w14:textId="77777777" w:rsidR="009B4C13" w:rsidRPr="008F45B0" w:rsidRDefault="0065276C" w:rsidP="003E5949">
            <w:r>
              <w:t xml:space="preserve">Aerozine-50, </w:t>
            </w:r>
            <w:r w:rsidR="00990482">
              <w:t>HSF</w:t>
            </w:r>
          </w:p>
        </w:tc>
      </w:tr>
      <w:tr w:rsidR="009B4C13" w14:paraId="54F969CA" w14:textId="77777777" w:rsidTr="00990482">
        <w:trPr>
          <w:trHeight w:hRule="exact" w:val="1306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1EFB74D9" w14:textId="643F64CB" w:rsidR="00D23E18" w:rsidRPr="00D23E18" w:rsidRDefault="00D23E18" w:rsidP="00D23E18">
            <w:pPr>
              <w:rPr>
                <w:b/>
              </w:rPr>
            </w:pPr>
            <w:r w:rsidRPr="00D23E18">
              <w:rPr>
                <w:b/>
              </w:rPr>
              <w:t>Buildings and AB2588 Device IDs</w:t>
            </w:r>
          </w:p>
          <w:p w14:paraId="2FBE6D65" w14:textId="77777777" w:rsidR="009B4C13" w:rsidRDefault="009B4C13" w:rsidP="00912115"/>
        </w:tc>
        <w:tc>
          <w:tcPr>
            <w:tcW w:w="7020" w:type="dxa"/>
            <w:gridSpan w:val="4"/>
          </w:tcPr>
          <w:p w14:paraId="377776E3" w14:textId="77777777" w:rsidR="009B4C13" w:rsidRDefault="009B4C13" w:rsidP="00912115"/>
          <w:tbl>
            <w:tblPr>
              <w:tblW w:w="6452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46"/>
              <w:gridCol w:w="5106"/>
            </w:tblGrid>
            <w:tr w:rsidR="009B4C13" w:rsidRPr="002D0C15" w14:paraId="32814453" w14:textId="77777777" w:rsidTr="009B4C13">
              <w:trPr>
                <w:trHeight w:val="300"/>
              </w:trPr>
              <w:tc>
                <w:tcPr>
                  <w:tcW w:w="1346" w:type="dxa"/>
                  <w:shd w:val="clear" w:color="C0C0C0" w:fill="C0C0C0"/>
                  <w:noWrap/>
                  <w:vAlign w:val="center"/>
                  <w:hideMark/>
                </w:tcPr>
                <w:p w14:paraId="7D18A8F8" w14:textId="77777777" w:rsidR="009B4C13" w:rsidRPr="002D0C15" w:rsidRDefault="00912115" w:rsidP="009121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</w:rPr>
                    <w:t>Building</w:t>
                  </w:r>
                </w:p>
              </w:tc>
              <w:tc>
                <w:tcPr>
                  <w:tcW w:w="5106" w:type="dxa"/>
                  <w:shd w:val="clear" w:color="C0C0C0" w:fill="C0C0C0"/>
                  <w:noWrap/>
                  <w:vAlign w:val="center"/>
                  <w:hideMark/>
                </w:tcPr>
                <w:p w14:paraId="36172F60" w14:textId="77777777" w:rsidR="009B4C13" w:rsidRPr="002D0C15" w:rsidRDefault="00922EEC" w:rsidP="00912115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</w:rPr>
                    <w:t>AB2588 Device ID</w:t>
                  </w:r>
                </w:p>
              </w:tc>
            </w:tr>
            <w:tr w:rsidR="009B4C13" w:rsidRPr="002D0C15" w14:paraId="2B80235B" w14:textId="77777777" w:rsidTr="009B4C13">
              <w:trPr>
                <w:trHeight w:val="300"/>
              </w:trPr>
              <w:tc>
                <w:tcPr>
                  <w:tcW w:w="1346" w:type="dxa"/>
                  <w:shd w:val="clear" w:color="auto" w:fill="auto"/>
                  <w:noWrap/>
                  <w:vAlign w:val="center"/>
                  <w:hideMark/>
                </w:tcPr>
                <w:p w14:paraId="242704D0" w14:textId="77777777" w:rsidR="009B4C13" w:rsidRPr="002D0C15" w:rsidRDefault="009B4C13" w:rsidP="00912115">
                  <w:pPr>
                    <w:spacing w:after="0" w:line="240" w:lineRule="auto"/>
                    <w:rPr>
                      <w:rFonts w:ascii="Calibri" w:eastAsia="Times New Roman" w:hAnsi="Calibri" w:cs="Times New Roman"/>
                    </w:rPr>
                  </w:pPr>
                  <w:r w:rsidRPr="002D0C15">
                    <w:rPr>
                      <w:rFonts w:ascii="Calibri" w:eastAsia="Times New Roman" w:hAnsi="Calibri" w:cs="Times New Roman"/>
                    </w:rPr>
                    <w:t>976/977</w:t>
                  </w:r>
                </w:p>
              </w:tc>
              <w:tc>
                <w:tcPr>
                  <w:tcW w:w="5106" w:type="dxa"/>
                  <w:shd w:val="clear" w:color="auto" w:fill="auto"/>
                  <w:noWrap/>
                  <w:vAlign w:val="center"/>
                  <w:hideMark/>
                </w:tcPr>
                <w:p w14:paraId="07F05F2E" w14:textId="77777777" w:rsidR="009B4C13" w:rsidRPr="002D0C15" w:rsidRDefault="00990482" w:rsidP="00912115">
                  <w:pPr>
                    <w:spacing w:after="0" w:line="240" w:lineRule="auto"/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>104655</w:t>
                  </w:r>
                </w:p>
              </w:tc>
            </w:tr>
          </w:tbl>
          <w:p w14:paraId="6DD92403" w14:textId="77777777" w:rsidR="009B4C13" w:rsidRDefault="009B4C13" w:rsidP="00912115"/>
          <w:p w14:paraId="3E476BA5" w14:textId="77777777" w:rsidR="009B4C13" w:rsidRDefault="009B4C13" w:rsidP="00912115"/>
        </w:tc>
      </w:tr>
      <w:tr w:rsidR="009B4C13" w14:paraId="4FCB2140" w14:textId="77777777" w:rsidTr="00990482">
        <w:trPr>
          <w:trHeight w:val="431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7F5C43D8" w14:textId="77777777" w:rsidR="009B4C13" w:rsidRPr="00A97D31" w:rsidRDefault="009B4C13" w:rsidP="00943B72">
            <w:pPr>
              <w:rPr>
                <w:b/>
              </w:rPr>
            </w:pPr>
            <w:r w:rsidRPr="00A97D31">
              <w:rPr>
                <w:b/>
              </w:rPr>
              <w:t>Calculation Method Type</w:t>
            </w:r>
          </w:p>
        </w:tc>
        <w:tc>
          <w:tcPr>
            <w:tcW w:w="7020" w:type="dxa"/>
            <w:gridSpan w:val="4"/>
          </w:tcPr>
          <w:p w14:paraId="11A3B107" w14:textId="77777777" w:rsidR="009B4C13" w:rsidRDefault="009B4C13" w:rsidP="00943B72">
            <w:r w:rsidRPr="003E6A3D">
              <w:t>Emission Factor</w:t>
            </w:r>
          </w:p>
        </w:tc>
      </w:tr>
      <w:tr w:rsidR="009B4C13" w14:paraId="101A186A" w14:textId="77777777" w:rsidTr="0079372B">
        <w:trPr>
          <w:trHeight w:val="135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3EC76792" w14:textId="77777777" w:rsidR="009B4C13" w:rsidRDefault="009B4C13" w:rsidP="003E5949">
            <w:pPr>
              <w:rPr>
                <w:b/>
              </w:rPr>
            </w:pPr>
            <w:r>
              <w:rPr>
                <w:b/>
              </w:rPr>
              <w:t>Inputs</w:t>
            </w:r>
          </w:p>
        </w:tc>
        <w:tc>
          <w:tcPr>
            <w:tcW w:w="7020" w:type="dxa"/>
            <w:gridSpan w:val="4"/>
          </w:tcPr>
          <w:p w14:paraId="02DD2548" w14:textId="77777777" w:rsidR="009B4C13" w:rsidRDefault="009B4C13" w:rsidP="003E5949">
            <w:r>
              <w:t>BQ = Activity Rate or Base Quantity (h</w:t>
            </w:r>
            <w:r w:rsidR="00912115">
              <w:t>ou</w:t>
            </w:r>
            <w:r>
              <w:t>rs/year)</w:t>
            </w:r>
          </w:p>
          <w:p w14:paraId="78EBFB71" w14:textId="77777777" w:rsidR="009B4C13" w:rsidRPr="00B502ED" w:rsidRDefault="009B4C13" w:rsidP="00200043">
            <w:r>
              <w:t>EF</w:t>
            </w:r>
            <w:r>
              <w:rPr>
                <w:vertAlign w:val="subscript"/>
              </w:rPr>
              <w:t xml:space="preserve">p </w:t>
            </w:r>
            <w:r>
              <w:t>= Emission Factor for pollutant p (lb</w:t>
            </w:r>
            <w:r w:rsidR="006707FD">
              <w:t>s</w:t>
            </w:r>
            <w:r>
              <w:t xml:space="preserve"> emitted/h</w:t>
            </w:r>
            <w:r w:rsidR="00912115">
              <w:t>ou</w:t>
            </w:r>
            <w:r>
              <w:t>r)</w:t>
            </w:r>
          </w:p>
        </w:tc>
      </w:tr>
      <w:tr w:rsidR="009B4C13" w14:paraId="4716277D" w14:textId="77777777" w:rsidTr="0079372B">
        <w:trPr>
          <w:trHeight w:val="395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54275660" w14:textId="77777777" w:rsidR="009B4C13" w:rsidRDefault="009B4C13" w:rsidP="003E5949">
            <w:pPr>
              <w:rPr>
                <w:b/>
              </w:rPr>
            </w:pPr>
            <w:r>
              <w:rPr>
                <w:b/>
              </w:rPr>
              <w:t>Outputs</w:t>
            </w:r>
          </w:p>
        </w:tc>
        <w:tc>
          <w:tcPr>
            <w:tcW w:w="7020" w:type="dxa"/>
            <w:gridSpan w:val="4"/>
          </w:tcPr>
          <w:p w14:paraId="04297FBD" w14:textId="7190F7E6" w:rsidR="009B4C13" w:rsidRPr="00F2247A" w:rsidRDefault="009B4C13" w:rsidP="00200043">
            <w:pPr>
              <w:rPr>
                <w:position w:val="-28"/>
              </w:rPr>
            </w:pPr>
            <w:r>
              <w:rPr>
                <w:position w:val="-28"/>
              </w:rPr>
              <w:t>E</w:t>
            </w:r>
            <w:r>
              <w:rPr>
                <w:position w:val="-28"/>
                <w:vertAlign w:val="subscript"/>
              </w:rPr>
              <w:t>p</w:t>
            </w:r>
            <w:r w:rsidR="00D2448B">
              <w:rPr>
                <w:position w:val="-28"/>
                <w:vertAlign w:val="subscript"/>
              </w:rPr>
              <w:t>y</w:t>
            </w:r>
            <w:r>
              <w:rPr>
                <w:position w:val="-28"/>
              </w:rPr>
              <w:t xml:space="preserve"> = Emission for pollutant p (lb</w:t>
            </w:r>
            <w:r w:rsidR="006707FD">
              <w:rPr>
                <w:position w:val="-28"/>
              </w:rPr>
              <w:t>s</w:t>
            </w:r>
            <w:r>
              <w:rPr>
                <w:position w:val="-28"/>
              </w:rPr>
              <w:t>/year)</w:t>
            </w:r>
          </w:p>
        </w:tc>
      </w:tr>
      <w:tr w:rsidR="009B4C13" w14:paraId="3E9A8BA0" w14:textId="77777777" w:rsidTr="0079372B">
        <w:trPr>
          <w:trHeight w:val="135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37F5B83C" w14:textId="77777777" w:rsidR="009B4C13" w:rsidRPr="00A97D31" w:rsidRDefault="009B4C13" w:rsidP="003E5949">
            <w:pPr>
              <w:rPr>
                <w:b/>
              </w:rPr>
            </w:pPr>
            <w:r w:rsidRPr="00A97D31">
              <w:rPr>
                <w:b/>
              </w:rPr>
              <w:t>Calculation</w:t>
            </w:r>
            <w:r w:rsidR="006707FD">
              <w:rPr>
                <w:b/>
              </w:rPr>
              <w:t>s</w:t>
            </w:r>
          </w:p>
        </w:tc>
        <w:tc>
          <w:tcPr>
            <w:tcW w:w="7020" w:type="dxa"/>
            <w:gridSpan w:val="4"/>
          </w:tcPr>
          <w:p w14:paraId="68A996C2" w14:textId="77777777" w:rsidR="009B4C13" w:rsidRDefault="009B4C13" w:rsidP="003E5949">
            <w:pPr>
              <w:jc w:val="center"/>
              <w:rPr>
                <w:position w:val="-28"/>
              </w:rPr>
            </w:pPr>
          </w:p>
          <w:p w14:paraId="4D097CD3" w14:textId="4ADEE68C" w:rsidR="009B4C13" w:rsidRDefault="00D2448B" w:rsidP="00D2448B">
            <w:pPr>
              <w:jc w:val="center"/>
              <w:rPr>
                <w:position w:val="-14"/>
              </w:rPr>
            </w:pPr>
            <m:oMathPara>
              <m:oMath>
                <m:sSub>
                  <m:sSubPr>
                    <m:ctrlPr>
                      <w:rPr>
                        <w:rFonts w:ascii="Cambria Math"/>
                        <w:i/>
                      </w:rPr>
                    </m:ctrlPr>
                  </m:sSubPr>
                  <m:e>
                    <m:r>
                      <w:rPr>
                        <w:rFonts w:ascii="Cambria Math"/>
                      </w:rPr>
                      <m:t>E</m:t>
                    </m:r>
                  </m:e>
                  <m:sub>
                    <m:r>
                      <w:rPr>
                        <w:rFonts w:ascii="Cambria Math"/>
                      </w:rPr>
                      <m:t>py</m:t>
                    </m:r>
                  </m:sub>
                </m:sSub>
                <m:r>
                  <w:rPr>
                    <w:rFonts w:ascii="Cambria Math"/>
                  </w:rPr>
                  <m:t>=BQ(E</m:t>
                </m:r>
                <m:sSub>
                  <m:sSubPr>
                    <m:ctrlPr>
                      <w:rPr>
                        <w:rFonts w:ascii="Cambria Math"/>
                        <w:i/>
                      </w:rPr>
                    </m:ctrlPr>
                  </m:sSubPr>
                  <m:e>
                    <m:r>
                      <w:rPr>
                        <w:rFonts w:ascii="Cambria Math"/>
                      </w:rPr>
                      <m:t>F</m:t>
                    </m:r>
                  </m:e>
                  <m:sub>
                    <m:r>
                      <w:rPr>
                        <w:rFonts w:ascii="Cambria Math"/>
                      </w:rPr>
                      <m:t>p</m:t>
                    </m:r>
                  </m:sub>
                </m:sSub>
                <m:r>
                  <w:rPr>
                    <w:rFonts w:ascii="Cambria Math"/>
                  </w:rPr>
                  <m:t>)</m:t>
                </m:r>
              </m:oMath>
            </m:oMathPara>
          </w:p>
          <w:p w14:paraId="00067729" w14:textId="77777777" w:rsidR="009B4C13" w:rsidRDefault="009B4C13" w:rsidP="003E5949">
            <w:pPr>
              <w:jc w:val="center"/>
              <w:rPr>
                <w:position w:val="-14"/>
              </w:rPr>
            </w:pPr>
          </w:p>
          <w:p w14:paraId="1315FE78" w14:textId="77777777" w:rsidR="009B4C13" w:rsidRPr="00304DFE" w:rsidRDefault="00304DFE" w:rsidP="003E5949">
            <w:pPr>
              <w:jc w:val="center"/>
              <w:rPr>
                <w:position w:val="-28"/>
                <w:sz w:val="24"/>
                <w:szCs w:val="24"/>
              </w:rPr>
            </w:pPr>
            <w:r w:rsidRPr="00304DFE">
              <w:rPr>
                <w:position w:val="-14"/>
                <w:sz w:val="24"/>
                <w:szCs w:val="24"/>
              </w:rPr>
              <w:t>Hourly E</w:t>
            </w:r>
            <w:r w:rsidR="009B4C13" w:rsidRPr="00304DFE">
              <w:rPr>
                <w:position w:val="-14"/>
                <w:sz w:val="24"/>
                <w:szCs w:val="24"/>
              </w:rPr>
              <w:t>missions are listed below.</w:t>
            </w:r>
          </w:p>
          <w:p w14:paraId="4DCFF944" w14:textId="77777777" w:rsidR="009B4C13" w:rsidRDefault="009B4C13" w:rsidP="003E5949">
            <w:pPr>
              <w:jc w:val="center"/>
            </w:pPr>
          </w:p>
        </w:tc>
      </w:tr>
      <w:tr w:rsidR="009B4C13" w14:paraId="7EA73B89" w14:textId="77777777" w:rsidTr="0079372B">
        <w:trPr>
          <w:trHeight w:val="602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49EB4C4C" w14:textId="77777777" w:rsidR="009B4C13" w:rsidRPr="00A97D31" w:rsidRDefault="009B4C13" w:rsidP="003E5949">
            <w:pPr>
              <w:rPr>
                <w:b/>
              </w:rPr>
            </w:pPr>
            <w:r>
              <w:rPr>
                <w:b/>
              </w:rPr>
              <w:t>Assumptions</w:t>
            </w:r>
          </w:p>
        </w:tc>
        <w:tc>
          <w:tcPr>
            <w:tcW w:w="7020" w:type="dxa"/>
            <w:gridSpan w:val="4"/>
          </w:tcPr>
          <w:p w14:paraId="62DACAE9" w14:textId="77777777" w:rsidR="009B4C13" w:rsidRDefault="00976EF7" w:rsidP="003E5949">
            <w:r>
              <w:t>None</w:t>
            </w:r>
          </w:p>
        </w:tc>
      </w:tr>
      <w:tr w:rsidR="009B4C13" w14:paraId="4F64E685" w14:textId="77777777" w:rsidTr="00BB4DFF">
        <w:trPr>
          <w:trHeight w:val="2438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70A3F060" w14:textId="77777777" w:rsidR="009B4C13" w:rsidRPr="00A97D31" w:rsidRDefault="009B4C13" w:rsidP="003E5949">
            <w:pPr>
              <w:rPr>
                <w:b/>
              </w:rPr>
            </w:pPr>
            <w:r>
              <w:rPr>
                <w:b/>
              </w:rPr>
              <w:t>Regulated Compounds</w:t>
            </w:r>
          </w:p>
        </w:tc>
        <w:tc>
          <w:tcPr>
            <w:tcW w:w="7020" w:type="dxa"/>
            <w:gridSpan w:val="4"/>
          </w:tcPr>
          <w:p w14:paraId="5C498B95" w14:textId="77777777" w:rsidR="009B4C13" w:rsidRDefault="009B4C13"/>
          <w:tbl>
            <w:tblPr>
              <w:tblStyle w:val="TableGrid"/>
              <w:tblW w:w="6370" w:type="dxa"/>
              <w:tblLayout w:type="fixed"/>
              <w:tblLook w:val="04A0" w:firstRow="1" w:lastRow="0" w:firstColumn="1" w:lastColumn="0" w:noHBand="0" w:noVBand="1"/>
            </w:tblPr>
            <w:tblGrid>
              <w:gridCol w:w="2650"/>
              <w:gridCol w:w="1860"/>
              <w:gridCol w:w="1860"/>
            </w:tblGrid>
            <w:tr w:rsidR="00BB4DFF" w14:paraId="6C77D09A" w14:textId="0185A270" w:rsidTr="00432445">
              <w:tc>
                <w:tcPr>
                  <w:tcW w:w="2650" w:type="dxa"/>
                  <w:shd w:val="clear" w:color="auto" w:fill="D9D9D9" w:themeFill="background1" w:themeFillShade="D9"/>
                </w:tcPr>
                <w:p w14:paraId="0C7CC4F3" w14:textId="77777777" w:rsidR="00BB4DFF" w:rsidRPr="00EB62C4" w:rsidRDefault="00BB4DFF" w:rsidP="003E5949">
                  <w:pPr>
                    <w:rPr>
                      <w:b/>
                    </w:rPr>
                  </w:pPr>
                  <w:r w:rsidRPr="00EB62C4">
                    <w:rPr>
                      <w:b/>
                    </w:rPr>
                    <w:t>Chemical</w:t>
                  </w:r>
                </w:p>
              </w:tc>
              <w:tc>
                <w:tcPr>
                  <w:tcW w:w="1860" w:type="dxa"/>
                  <w:shd w:val="clear" w:color="auto" w:fill="D9D9D9" w:themeFill="background1" w:themeFillShade="D9"/>
                </w:tcPr>
                <w:p w14:paraId="299C4E62" w14:textId="538ED2FB" w:rsidR="00BB4DFF" w:rsidRPr="00EB62C4" w:rsidRDefault="00432445" w:rsidP="0079372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Hourly </w:t>
                  </w:r>
                  <w:r w:rsidR="00BB4DFF" w:rsidRPr="00EB62C4">
                    <w:rPr>
                      <w:b/>
                    </w:rPr>
                    <w:t>Emission</w:t>
                  </w:r>
                  <w:r>
                    <w:rPr>
                      <w:b/>
                    </w:rPr>
                    <w:t>s</w:t>
                  </w:r>
                  <w:r w:rsidR="00BB4DFF">
                    <w:rPr>
                      <w:b/>
                    </w:rPr>
                    <w:t xml:space="preserve"> (lb/hr)</w:t>
                  </w:r>
                </w:p>
              </w:tc>
              <w:tc>
                <w:tcPr>
                  <w:tcW w:w="1860" w:type="dxa"/>
                  <w:shd w:val="clear" w:color="auto" w:fill="D9D9D9" w:themeFill="background1" w:themeFillShade="D9"/>
                </w:tcPr>
                <w:p w14:paraId="4BECD94E" w14:textId="571E6244" w:rsidR="00432445" w:rsidRDefault="00432445" w:rsidP="0079372B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Annual </w:t>
                  </w:r>
                  <w:r w:rsidR="00BB4DFF" w:rsidRPr="00EB62C4">
                    <w:rPr>
                      <w:b/>
                    </w:rPr>
                    <w:t>Emission</w:t>
                  </w:r>
                  <w:r>
                    <w:rPr>
                      <w:b/>
                    </w:rPr>
                    <w:t>s</w:t>
                  </w:r>
                </w:p>
                <w:p w14:paraId="7EB5545D" w14:textId="58596E76" w:rsidR="00BB4DFF" w:rsidRPr="00EB62C4" w:rsidRDefault="00BB4DFF" w:rsidP="0079372B">
                  <w:pPr>
                    <w:rPr>
                      <w:b/>
                    </w:rPr>
                  </w:pPr>
                  <w:r>
                    <w:rPr>
                      <w:b/>
                    </w:rPr>
                    <w:t>(lb/yr)</w:t>
                  </w:r>
                  <w:r w:rsidRPr="00BB4DFF">
                    <w:rPr>
                      <w:b/>
                      <w:vertAlign w:val="superscript"/>
                    </w:rPr>
                    <w:t>2</w:t>
                  </w:r>
                </w:p>
              </w:tc>
            </w:tr>
            <w:tr w:rsidR="00BB4DFF" w14:paraId="0431D8AA" w14:textId="0D725E0A" w:rsidTr="00432445">
              <w:tc>
                <w:tcPr>
                  <w:tcW w:w="2650" w:type="dxa"/>
                </w:tcPr>
                <w:p w14:paraId="4B8A9D54" w14:textId="77777777" w:rsidR="00BB4DFF" w:rsidRPr="006F4D7D" w:rsidRDefault="00BB4DFF" w:rsidP="003E5949">
                  <w:r w:rsidRPr="006F4D7D">
                    <w:t>Hydrazine</w:t>
                  </w:r>
                </w:p>
              </w:tc>
              <w:tc>
                <w:tcPr>
                  <w:tcW w:w="1860" w:type="dxa"/>
                </w:tcPr>
                <w:p w14:paraId="1FC2833F" w14:textId="77777777" w:rsidR="00BB4DFF" w:rsidRPr="00564ED6" w:rsidRDefault="00BB4DFF" w:rsidP="006E75CE">
                  <w:r w:rsidRPr="00564ED6">
                    <w:t>0.0</w:t>
                  </w:r>
                  <w:r>
                    <w:t>12</w:t>
                  </w:r>
                  <w:r w:rsidRPr="00060DD4">
                    <w:rPr>
                      <w:vertAlign w:val="superscript"/>
                    </w:rPr>
                    <w:t>1</w:t>
                  </w:r>
                </w:p>
              </w:tc>
              <w:tc>
                <w:tcPr>
                  <w:tcW w:w="1860" w:type="dxa"/>
                </w:tcPr>
                <w:p w14:paraId="778E5403" w14:textId="0A0A5495" w:rsidR="00BB4DFF" w:rsidRPr="00564ED6" w:rsidRDefault="00BB4DFF" w:rsidP="006E75CE">
                  <w:r>
                    <w:t>2.58024</w:t>
                  </w:r>
                </w:p>
              </w:tc>
            </w:tr>
            <w:tr w:rsidR="00BB4DFF" w14:paraId="18BC0BB3" w14:textId="2A39E1A4" w:rsidTr="00432445">
              <w:tc>
                <w:tcPr>
                  <w:tcW w:w="2650" w:type="dxa"/>
                </w:tcPr>
                <w:p w14:paraId="07519DE5" w14:textId="77777777" w:rsidR="00BB4DFF" w:rsidRPr="006F4D7D" w:rsidRDefault="00BB4DFF" w:rsidP="003E5949">
                  <w:r w:rsidRPr="006F4D7D">
                    <w:t>Dimethyl Hydrazine (1,1-)</w:t>
                  </w:r>
                </w:p>
              </w:tc>
              <w:tc>
                <w:tcPr>
                  <w:tcW w:w="1860" w:type="dxa"/>
                </w:tcPr>
                <w:p w14:paraId="61230D24" w14:textId="77777777" w:rsidR="00BB4DFF" w:rsidRDefault="00BB4DFF" w:rsidP="003D5DF2">
                  <w:r w:rsidRPr="00564ED6">
                    <w:t>0.00</w:t>
                  </w:r>
                  <w:r>
                    <w:t>3</w:t>
                  </w:r>
                </w:p>
              </w:tc>
              <w:tc>
                <w:tcPr>
                  <w:tcW w:w="1860" w:type="dxa"/>
                </w:tcPr>
                <w:p w14:paraId="09920F72" w14:textId="2519974C" w:rsidR="00BB4DFF" w:rsidRPr="00564ED6" w:rsidRDefault="00BB4DFF" w:rsidP="003D5DF2">
                  <w:r>
                    <w:t>0.64506</w:t>
                  </w:r>
                </w:p>
              </w:tc>
            </w:tr>
          </w:tbl>
          <w:p w14:paraId="0119A1E8" w14:textId="77777777" w:rsidR="009B4C13" w:rsidRDefault="009B4C13" w:rsidP="003E5949"/>
        </w:tc>
      </w:tr>
      <w:tr w:rsidR="009B4C13" w14:paraId="2557D914" w14:textId="77777777" w:rsidTr="0079372B">
        <w:trPr>
          <w:trHeight w:val="350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6CEC60B8" w14:textId="77777777" w:rsidR="009B4C13" w:rsidRPr="00A97D31" w:rsidRDefault="009B4C13" w:rsidP="00912115">
            <w:pPr>
              <w:rPr>
                <w:b/>
              </w:rPr>
            </w:pPr>
            <w:r>
              <w:rPr>
                <w:b/>
              </w:rPr>
              <w:t>Notes</w:t>
            </w:r>
          </w:p>
        </w:tc>
        <w:tc>
          <w:tcPr>
            <w:tcW w:w="7020" w:type="dxa"/>
            <w:gridSpan w:val="4"/>
          </w:tcPr>
          <w:p w14:paraId="7F402490" w14:textId="77777777" w:rsidR="009B4C13" w:rsidRDefault="00060DD4" w:rsidP="00EF3A90">
            <w:r>
              <w:t>1</w:t>
            </w:r>
            <w:r w:rsidR="00A94819">
              <w:t xml:space="preserve"> – </w:t>
            </w:r>
            <w:r>
              <w:t xml:space="preserve">Emission factor </w:t>
            </w:r>
            <w:r w:rsidR="00EF3A90">
              <w:t>recommended</w:t>
            </w:r>
            <w:r>
              <w:t xml:space="preserve"> </w:t>
            </w:r>
            <w:r w:rsidR="00357608">
              <w:t>by SBCAPCD</w:t>
            </w:r>
            <w:r w:rsidR="00924834">
              <w:t xml:space="preserve"> for 2008 ATEIP</w:t>
            </w:r>
            <w:r w:rsidR="00357608">
              <w:t>.</w:t>
            </w:r>
          </w:p>
          <w:p w14:paraId="4347676F" w14:textId="7CA82F80" w:rsidR="00BB4DFF" w:rsidRDefault="00BB4DFF" w:rsidP="00EF3A90">
            <w:r>
              <w:t>2- Source operated 215.02 hours in 2018</w:t>
            </w:r>
          </w:p>
        </w:tc>
      </w:tr>
      <w:tr w:rsidR="009B4C13" w14:paraId="5110A94D" w14:textId="77777777" w:rsidTr="0079372B">
        <w:trPr>
          <w:trHeight w:val="548"/>
        </w:trPr>
        <w:tc>
          <w:tcPr>
            <w:tcW w:w="2538" w:type="dxa"/>
            <w:gridSpan w:val="2"/>
            <w:shd w:val="clear" w:color="auto" w:fill="C6D9F1" w:themeFill="text2" w:themeFillTint="33"/>
          </w:tcPr>
          <w:p w14:paraId="362FA03E" w14:textId="77777777" w:rsidR="009B4C13" w:rsidRPr="00B502ED" w:rsidRDefault="009B4C13" w:rsidP="00912115">
            <w:pPr>
              <w:rPr>
                <w:b/>
              </w:rPr>
            </w:pPr>
            <w:r w:rsidRPr="00B502ED">
              <w:rPr>
                <w:b/>
              </w:rPr>
              <w:t>Reference</w:t>
            </w:r>
            <w:r w:rsidR="006707FD">
              <w:rPr>
                <w:b/>
              </w:rPr>
              <w:t>s</w:t>
            </w:r>
          </w:p>
        </w:tc>
        <w:tc>
          <w:tcPr>
            <w:tcW w:w="7020" w:type="dxa"/>
            <w:gridSpan w:val="4"/>
          </w:tcPr>
          <w:p w14:paraId="5C234B68" w14:textId="6F0ABB13" w:rsidR="00D54450" w:rsidRPr="003E6A3D" w:rsidRDefault="00D54450" w:rsidP="00D45C62">
            <w:r>
              <w:t>Source Test Report</w:t>
            </w:r>
            <w:r w:rsidR="00EA5740">
              <w:t xml:space="preserve"> for PTO 7987</w:t>
            </w:r>
            <w:r>
              <w:t>, 30 July 2001</w:t>
            </w:r>
            <w:r w:rsidR="001C26DF">
              <w:t>, Table 2.1-1</w:t>
            </w:r>
            <w:r w:rsidR="0079372B">
              <w:t xml:space="preserve">, </w:t>
            </w:r>
            <w:r w:rsidR="001C26DF">
              <w:t>FVSS Compliance Test Results</w:t>
            </w:r>
          </w:p>
        </w:tc>
      </w:tr>
    </w:tbl>
    <w:p w14:paraId="073BC49F" w14:textId="77777777" w:rsidR="00E06EAC" w:rsidRDefault="00E06EAC"/>
    <w:sectPr w:rsidR="00E06EAC" w:rsidSect="00513B8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89BE9" w14:textId="77777777" w:rsidR="00976EF7" w:rsidRDefault="00976EF7" w:rsidP="00E06EAC">
      <w:pPr>
        <w:spacing w:after="0" w:line="240" w:lineRule="auto"/>
      </w:pPr>
      <w:r>
        <w:separator/>
      </w:r>
    </w:p>
  </w:endnote>
  <w:endnote w:type="continuationSeparator" w:id="0">
    <w:p w14:paraId="18142A6F" w14:textId="77777777" w:rsidR="00976EF7" w:rsidRDefault="00976EF7" w:rsidP="00E06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F9E4F" w14:textId="77777777" w:rsidR="00976EF7" w:rsidRDefault="00976EF7" w:rsidP="00E06EAC">
      <w:pPr>
        <w:spacing w:after="0" w:line="240" w:lineRule="auto"/>
      </w:pPr>
      <w:r>
        <w:separator/>
      </w:r>
    </w:p>
  </w:footnote>
  <w:footnote w:type="continuationSeparator" w:id="0">
    <w:p w14:paraId="24BFD3D9" w14:textId="77777777" w:rsidR="00976EF7" w:rsidRDefault="00976EF7" w:rsidP="00E06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6F001" w14:textId="77777777" w:rsidR="00976EF7" w:rsidRDefault="00976EF7">
    <w:pPr>
      <w:pStyle w:val="Header"/>
    </w:pPr>
    <w:r w:rsidRPr="00E06EAC">
      <w:rPr>
        <w:noProof/>
      </w:rPr>
      <w:drawing>
        <wp:inline distT="0" distB="0" distL="0" distR="0" wp14:anchorId="61ABED02" wp14:editId="1BB05F6A">
          <wp:extent cx="1159371" cy="413753"/>
          <wp:effectExtent l="19050" t="0" r="2679" b="0"/>
          <wp:docPr id="18" name="Picture 37" descr="C:\Documents and Settings\winklerj\My Documents\Work\logo\AECOM_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C:\Documents and Settings\winklerj\My Documents\Work\logo\AECOM_c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412" cy="41448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2A52D4"/>
    <w:multiLevelType w:val="hybridMultilevel"/>
    <w:tmpl w:val="59243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E2083"/>
    <w:multiLevelType w:val="hybridMultilevel"/>
    <w:tmpl w:val="4C8E7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E87"/>
    <w:rsid w:val="00012802"/>
    <w:rsid w:val="00013360"/>
    <w:rsid w:val="00022DD3"/>
    <w:rsid w:val="000267FA"/>
    <w:rsid w:val="00027219"/>
    <w:rsid w:val="00035B94"/>
    <w:rsid w:val="00060DD4"/>
    <w:rsid w:val="00080E87"/>
    <w:rsid w:val="00081F53"/>
    <w:rsid w:val="00093569"/>
    <w:rsid w:val="000B0D43"/>
    <w:rsid w:val="000F0B22"/>
    <w:rsid w:val="00106C56"/>
    <w:rsid w:val="00120748"/>
    <w:rsid w:val="00135634"/>
    <w:rsid w:val="00135769"/>
    <w:rsid w:val="00140C4C"/>
    <w:rsid w:val="001416CC"/>
    <w:rsid w:val="001539CA"/>
    <w:rsid w:val="001A269D"/>
    <w:rsid w:val="001B2DD4"/>
    <w:rsid w:val="001C26DF"/>
    <w:rsid w:val="001C2883"/>
    <w:rsid w:val="001F6262"/>
    <w:rsid w:val="00200043"/>
    <w:rsid w:val="002050DA"/>
    <w:rsid w:val="0021555D"/>
    <w:rsid w:val="00220FAE"/>
    <w:rsid w:val="002224F1"/>
    <w:rsid w:val="002771D9"/>
    <w:rsid w:val="00280CD4"/>
    <w:rsid w:val="00290EFD"/>
    <w:rsid w:val="002967CA"/>
    <w:rsid w:val="002D0C15"/>
    <w:rsid w:val="002D2772"/>
    <w:rsid w:val="002E5C58"/>
    <w:rsid w:val="00304DFE"/>
    <w:rsid w:val="00351B76"/>
    <w:rsid w:val="00357608"/>
    <w:rsid w:val="003615C6"/>
    <w:rsid w:val="00364F4E"/>
    <w:rsid w:val="00365E22"/>
    <w:rsid w:val="003710A5"/>
    <w:rsid w:val="003772A9"/>
    <w:rsid w:val="003A02EC"/>
    <w:rsid w:val="003A453B"/>
    <w:rsid w:val="003D5A6A"/>
    <w:rsid w:val="003D5DF2"/>
    <w:rsid w:val="003E24B5"/>
    <w:rsid w:val="003E5949"/>
    <w:rsid w:val="003E6A3D"/>
    <w:rsid w:val="0041131C"/>
    <w:rsid w:val="00432445"/>
    <w:rsid w:val="004367E2"/>
    <w:rsid w:val="004A6584"/>
    <w:rsid w:val="004B471C"/>
    <w:rsid w:val="004C1DA6"/>
    <w:rsid w:val="00513B86"/>
    <w:rsid w:val="00547E44"/>
    <w:rsid w:val="005511D9"/>
    <w:rsid w:val="0055267D"/>
    <w:rsid w:val="00560E50"/>
    <w:rsid w:val="00566D98"/>
    <w:rsid w:val="00573F18"/>
    <w:rsid w:val="00580BF2"/>
    <w:rsid w:val="005819AA"/>
    <w:rsid w:val="00585C5B"/>
    <w:rsid w:val="00587F67"/>
    <w:rsid w:val="005A69D4"/>
    <w:rsid w:val="005E68CD"/>
    <w:rsid w:val="006009CE"/>
    <w:rsid w:val="00614242"/>
    <w:rsid w:val="00650EEB"/>
    <w:rsid w:val="0065276C"/>
    <w:rsid w:val="00662E82"/>
    <w:rsid w:val="006707FD"/>
    <w:rsid w:val="006A46E0"/>
    <w:rsid w:val="006E75CE"/>
    <w:rsid w:val="006F0307"/>
    <w:rsid w:val="006F3559"/>
    <w:rsid w:val="006F586A"/>
    <w:rsid w:val="00706ADB"/>
    <w:rsid w:val="00725FF8"/>
    <w:rsid w:val="00734B06"/>
    <w:rsid w:val="00741320"/>
    <w:rsid w:val="00747B33"/>
    <w:rsid w:val="00773DC5"/>
    <w:rsid w:val="00786C54"/>
    <w:rsid w:val="00790E89"/>
    <w:rsid w:val="0079372B"/>
    <w:rsid w:val="007A29C3"/>
    <w:rsid w:val="007B1A1F"/>
    <w:rsid w:val="007B4E3F"/>
    <w:rsid w:val="0086059F"/>
    <w:rsid w:val="008803C8"/>
    <w:rsid w:val="008A6D1F"/>
    <w:rsid w:val="008C35EB"/>
    <w:rsid w:val="008C51BD"/>
    <w:rsid w:val="008D55BE"/>
    <w:rsid w:val="008F45B0"/>
    <w:rsid w:val="00905748"/>
    <w:rsid w:val="00912115"/>
    <w:rsid w:val="00922EEC"/>
    <w:rsid w:val="00924834"/>
    <w:rsid w:val="00943B72"/>
    <w:rsid w:val="00950CBC"/>
    <w:rsid w:val="00974DFC"/>
    <w:rsid w:val="00976EF7"/>
    <w:rsid w:val="00984D94"/>
    <w:rsid w:val="00990482"/>
    <w:rsid w:val="009B4C13"/>
    <w:rsid w:val="009C0F9B"/>
    <w:rsid w:val="009D5B90"/>
    <w:rsid w:val="00A054A8"/>
    <w:rsid w:val="00A20947"/>
    <w:rsid w:val="00A228F2"/>
    <w:rsid w:val="00A25340"/>
    <w:rsid w:val="00A30B31"/>
    <w:rsid w:val="00A43CEF"/>
    <w:rsid w:val="00A45262"/>
    <w:rsid w:val="00A458D8"/>
    <w:rsid w:val="00A4628F"/>
    <w:rsid w:val="00A473F2"/>
    <w:rsid w:val="00A512CF"/>
    <w:rsid w:val="00A55520"/>
    <w:rsid w:val="00A66115"/>
    <w:rsid w:val="00A94819"/>
    <w:rsid w:val="00A97D31"/>
    <w:rsid w:val="00AB242C"/>
    <w:rsid w:val="00B055D7"/>
    <w:rsid w:val="00B2176E"/>
    <w:rsid w:val="00B502ED"/>
    <w:rsid w:val="00B6128F"/>
    <w:rsid w:val="00BB4DFF"/>
    <w:rsid w:val="00BC303C"/>
    <w:rsid w:val="00BC6D6C"/>
    <w:rsid w:val="00BE5DCA"/>
    <w:rsid w:val="00C22E3A"/>
    <w:rsid w:val="00C474A9"/>
    <w:rsid w:val="00C81833"/>
    <w:rsid w:val="00CA4910"/>
    <w:rsid w:val="00CB6EA2"/>
    <w:rsid w:val="00CC6902"/>
    <w:rsid w:val="00CC6A93"/>
    <w:rsid w:val="00CE16D8"/>
    <w:rsid w:val="00CF5D65"/>
    <w:rsid w:val="00D23E18"/>
    <w:rsid w:val="00D2448B"/>
    <w:rsid w:val="00D45C62"/>
    <w:rsid w:val="00D54450"/>
    <w:rsid w:val="00D83845"/>
    <w:rsid w:val="00D861EB"/>
    <w:rsid w:val="00DB4133"/>
    <w:rsid w:val="00E06EAC"/>
    <w:rsid w:val="00E227A3"/>
    <w:rsid w:val="00E26BE8"/>
    <w:rsid w:val="00E429C2"/>
    <w:rsid w:val="00E43828"/>
    <w:rsid w:val="00E60444"/>
    <w:rsid w:val="00E6091F"/>
    <w:rsid w:val="00E628A8"/>
    <w:rsid w:val="00E65EBC"/>
    <w:rsid w:val="00E91FF6"/>
    <w:rsid w:val="00E9735F"/>
    <w:rsid w:val="00EA5740"/>
    <w:rsid w:val="00EB050E"/>
    <w:rsid w:val="00EB62C4"/>
    <w:rsid w:val="00EC2794"/>
    <w:rsid w:val="00ED6C13"/>
    <w:rsid w:val="00EE249A"/>
    <w:rsid w:val="00EF3A90"/>
    <w:rsid w:val="00F03092"/>
    <w:rsid w:val="00F23C57"/>
    <w:rsid w:val="00F30D10"/>
    <w:rsid w:val="00F359B2"/>
    <w:rsid w:val="00F5240B"/>
    <w:rsid w:val="00F53443"/>
    <w:rsid w:val="00F670E5"/>
    <w:rsid w:val="00F6728D"/>
    <w:rsid w:val="00F93004"/>
    <w:rsid w:val="00F937FC"/>
    <w:rsid w:val="00FA64C5"/>
    <w:rsid w:val="00FF1505"/>
    <w:rsid w:val="00FF3C6B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7394E42"/>
  <w15:docId w15:val="{B665DF14-6447-443B-A11A-1B127B19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E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6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2C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37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37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37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37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37F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555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06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6EAC"/>
  </w:style>
  <w:style w:type="paragraph" w:styleId="Footer">
    <w:name w:val="footer"/>
    <w:basedOn w:val="Normal"/>
    <w:link w:val="FooterChar"/>
    <w:uiPriority w:val="99"/>
    <w:semiHidden/>
    <w:unhideWhenUsed/>
    <w:rsid w:val="00E06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EC926CA8234448BBDAA66811C990D" ma:contentTypeVersion="10" ma:contentTypeDescription="Create a new document." ma:contentTypeScope="" ma:versionID="fe89b1534614e2f724f58fcd29f8ea74">
  <xsd:schema xmlns:xsd="http://www.w3.org/2001/XMLSchema" xmlns:xs="http://www.w3.org/2001/XMLSchema" xmlns:p="http://schemas.microsoft.com/office/2006/metadata/properties" xmlns:ns2="63591261-97e9-4074-ab3f-a6a63f75c3a8" xmlns:ns3="52f5fa2e-4e58-4301-97f3-6e02fdcd3c2e" targetNamespace="http://schemas.microsoft.com/office/2006/metadata/properties" ma:root="true" ma:fieldsID="a8688c15d3c7c11fabf46f341972aad2" ns2:_="" ns3:_="">
    <xsd:import namespace="63591261-97e9-4074-ab3f-a6a63f75c3a8"/>
    <xsd:import namespace="52f5fa2e-4e58-4301-97f3-6e02fdcd3c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261-97e9-4074-ab3f-a6a63f75c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166aa50-2606-4bee-b14b-7e98c91f20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5fa2e-4e58-4301-97f3-6e02fdcd3c2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4c82124-53cb-4ca7-b164-20733690f99e}" ma:internalName="TaxCatchAll" ma:showField="CatchAllData" ma:web="52f5fa2e-4e58-4301-97f3-6e02fdcd3c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axCatchAll xmlns="52f5fa2e-4e58-4301-97f3-6e02fdcd3c2e" xsi:nil="true"/>
    <lcf76f155ced4ddcb4097134ff3c332f xmlns="63591261-97e9-4074-ab3f-a6a63f75c3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68F8D3-3BA6-4222-ACFD-CC18005C9347}"/>
</file>

<file path=customXml/itemProps2.xml><?xml version="1.0" encoding="utf-8"?>
<ds:datastoreItem xmlns:ds="http://schemas.openxmlformats.org/officeDocument/2006/customXml" ds:itemID="{9A6A79AA-0C57-4B8B-A353-ED31CBCD1A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3F751-3E3E-4BF4-B5F4-EC05E5033CD0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AECOM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Chaabane, Ramzi</dc:creator>
  <cp:lastModifiedBy>Chaabane, Ramzi</cp:lastModifiedBy>
  <cp:revision>4</cp:revision>
  <cp:lastPrinted>2011-04-13T18:30:00Z</cp:lastPrinted>
  <dcterms:created xsi:type="dcterms:W3CDTF">2021-05-04T18:19:00Z</dcterms:created>
  <dcterms:modified xsi:type="dcterms:W3CDTF">2021-06-06T03:18:00Z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0x010100DC3656D3A259574E9BAB08A1C05938B6</vt:lpwstr>
  </property>
</Properties>
</file>